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sdt>
      <w:sdtPr>
        <w:tag w:val="goog_rdk_0"/>
      </w:sdtPr>
      <w:sdtContent>
        <w:p w:rsidR="00000000" w:rsidDel="00000000" w:rsidP="00000000" w:rsidRDefault="00000000" w:rsidRPr="00000000" w14:paraId="00000001">
          <w:pPr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PrChange w:author="Cheri Thomas" w:id="0" w:date="2021-08-05T22:42:07Z">
                <w:rPr>
                  <w:b w:val="1"/>
                  <w:sz w:val="28"/>
                  <w:szCs w:val="28"/>
                  <w:u w:val="single"/>
                </w:rPr>
              </w:rPrChange>
            </w:rPr>
            <w:pPrChange w:author="Cheri Thomas" w:id="0" w:date="2021-08-05T22:42:07Z">
              <w:pPr/>
            </w:pPrChange>
          </w:pPr>
          <w:r w:rsidDel="00000000" w:rsidR="00000000" w:rsidRPr="00000000">
            <w:rPr>
              <w:b w:val="1"/>
              <w:sz w:val="28"/>
              <w:szCs w:val="28"/>
              <w:u w:val="single"/>
              <w:rtl w:val="0"/>
            </w:rPr>
            <w:t xml:space="preserve">Youth Division </w:t>
          </w:r>
        </w:p>
      </w:sdtContent>
    </w:sdt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Chairperson ………. Garnet Fornea 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Co – Chairpersons ………. Beth B. Putnam 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                                           Cheyenne Wilson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                                 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Any Washington Parish Youth may enter exhibits into the youth division.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MUST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have been made </w:t>
      </w:r>
      <w:r w:rsidDel="00000000" w:rsidR="00000000" w:rsidRPr="00000000">
        <w:rPr>
          <w:rtl w:val="0"/>
        </w:rPr>
        <w:t xml:space="preserve">since the end of last year’s fair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entry per category per youth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Exhibits will be accepted at the Youth Building on the Fairgrounds at the following times: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Schools &amp; 4-H Clubs ONLY – Friday before the fair from 2pm – 4pm (items </w:t>
      </w:r>
      <w:sdt>
        <w:sdtPr>
          <w:tag w:val="goog_rdk_1"/>
        </w:sdtPr>
        <w:sdtContent>
          <w:r w:rsidDel="00000000" w:rsidR="00000000" w:rsidRPr="00000000">
            <w:rPr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  <w:rPrChange w:author="bputnam@agcenter.lsu.edu" w:id="1" w:date="2021-08-17T16:47:22Z">
                <w:rPr>
                  <w:rFonts w:ascii="Calibri" w:cs="Calibri" w:eastAsia="Calibri" w:hAnsi="Calibri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</w:rPr>
              </w:rPrChange>
            </w:rPr>
            <w:t xml:space="preserve">must</w:t>
          </w:r>
        </w:sdtContent>
      </w:sdt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be tagged and paperwork completed to turn in)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Public – SATURDAY </w:t>
      </w:r>
      <w:r w:rsidDel="00000000" w:rsidR="00000000" w:rsidRPr="00000000">
        <w:rPr>
          <w:rtl w:val="0"/>
        </w:rPr>
        <w:t xml:space="preserve">before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fair between 12 noon – 2pm &amp; MONDAY </w:t>
      </w:r>
      <w:r w:rsidDel="00000000" w:rsidR="00000000" w:rsidRPr="00000000">
        <w:rPr>
          <w:rtl w:val="0"/>
        </w:rPr>
        <w:t xml:space="preserve">before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fair from </w:t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 – 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pm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Exhibit Pick Ups will be as follows: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Schools: Monday after the Fair from 9am – 11am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Public: Monday after the fair from 4pm -5pm &amp; Wednesday after the fair from 9am – 10am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item not picked up during that time frame will be left in the Youth Building and you must schedule a time for pick up with Beth Putnam 839-7855 (LSU AgCenter).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items not picked up before December will be discarded.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Premiums will be given this year as per the Fair Board </w:t>
      </w:r>
    </w:p>
    <w:p w:rsidR="00000000" w:rsidDel="00000000" w:rsidP="00000000" w:rsidRDefault="00000000" w:rsidRPr="00000000" w14:paraId="00000012">
      <w:pPr>
        <w:spacing w:after="2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color w:val="202124"/>
          <w:sz w:val="20"/>
          <w:szCs w:val="20"/>
          <w:rtl w:val="0"/>
        </w:rPr>
        <w:t xml:space="preserve">**PRESCHOOL - 2ND GRADE (CLASS 470 ONLY)**</w:t>
      </w:r>
      <w:r w:rsidDel="00000000" w:rsidR="00000000" w:rsidRPr="00000000">
        <w:rPr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rPr>
          <w:sz w:val="20"/>
          <w:szCs w:val="20"/>
          <w:u w:val="single"/>
          <w:rtl w:val="0"/>
        </w:rPr>
        <w:t xml:space="preserve">HANDICRAFT - CLASS 470</w:t>
      </w:r>
      <w:r w:rsidDel="00000000" w:rsidR="00000000" w:rsidRPr="00000000">
        <w:rPr>
          <w:sz w:val="20"/>
          <w:szCs w:val="20"/>
          <w:rtl w:val="0"/>
        </w:rPr>
        <w:br w:type="textWrapping"/>
        <w:br w:type="textWrapping"/>
        <w:t xml:space="preserve">1401 - Art Pictures, Construction Paper (8-1/2 x 11 - no frames)</w:t>
        <w:br w:type="textWrapping"/>
        <w:t xml:space="preserve">1403 - Art Pictures, Crayons/Markers (8-1/2 x 11 - no frames)</w:t>
        <w:br w:type="textWrapping"/>
        <w:t xml:space="preserve">1405 - Art Pictures, Painting (8-1/2 x 11 - no frames)</w:t>
        <w:br w:type="textWrapping"/>
        <w:t xml:space="preserve">1406 - Art Pictures, Any Other</w:t>
        <w:br w:type="textWrapping"/>
        <w:t xml:space="preserve">1407 - Beaded Item</w:t>
        <w:br w:type="textWrapping"/>
        <w:t xml:space="preserve">1409 - Bookmarker</w:t>
        <w:br w:type="textWrapping"/>
        <w:t xml:space="preserve">1411 - Burlap Craft</w:t>
        <w:br w:type="textWrapping"/>
        <w:t xml:space="preserve">1413 - Ceramics</w:t>
        <w:br w:type="textWrapping"/>
        <w:t xml:space="preserve">1415 - Christmas Decoration (small item)</w:t>
        <w:br w:type="textWrapping"/>
        <w:t xml:space="preserve">1417 - Christmas Ornament</w:t>
        <w:br w:type="textWrapping"/>
        <w:t xml:space="preserve">1419 - Clothespin Item</w:t>
        <w:br w:type="textWrapping"/>
        <w:t xml:space="preserve">1422 - Fall Decorations</w:t>
        <w:br w:type="textWrapping"/>
        <w:t xml:space="preserve">1423 - Felt/Foam Craft</w:t>
        <w:br w:type="textWrapping"/>
        <w:t xml:space="preserve">1424 - Halloween Decorations (small item)</w:t>
        <w:br w:type="textWrapping"/>
        <w:t xml:space="preserve">1425 - Jewelry</w:t>
        <w:br w:type="textWrapping"/>
        <w:t xml:space="preserve">1427 - Magnets</w:t>
        <w:br w:type="textWrapping"/>
        <w:t xml:space="preserve">1428 - Miscellaneous 470</w:t>
        <w:br w:type="textWrapping"/>
        <w:t xml:space="preserve">1429 - Paper Craft</w:t>
        <w:br w:type="textWrapping"/>
        <w:t xml:space="preserve">1431 - Paper Plate Craft</w:t>
        <w:br w:type="textWrapping"/>
        <w:t xml:space="preserve">1433 - Pencil Holders</w:t>
        <w:br w:type="textWrapping"/>
        <w:t xml:space="preserve">1435 - Pine Cone Craft</w:t>
        <w:br w:type="textWrapping"/>
        <w:t xml:space="preserve">1437 - Placemats/Napkins</w:t>
        <w:br w:type="textWrapping"/>
        <w:t xml:space="preserve">1439 - Plastic Craft</w:t>
        <w:br w:type="textWrapping"/>
        <w:t xml:space="preserve">1443 - Potholders</w:t>
        <w:br w:type="textWrapping"/>
        <w:t xml:space="preserve">1444 - Religious</w:t>
        <w:br w:type="textWrapping"/>
        <w:t xml:space="preserve">1445 - Sand Craft</w:t>
        <w:br w:type="textWrapping"/>
        <w:t xml:space="preserve">1447 - String Craft</w:t>
        <w:br w:type="textWrapping"/>
        <w:t xml:space="preserve">1449 - Toy</w:t>
        <w:br w:type="textWrapping"/>
        <w:t xml:space="preserve">1450 - Woodcraft (small)</w:t>
        <w:br w:type="textWrapping"/>
        <w:t xml:space="preserve">1451- Yarn Craft</w:t>
        <w:br w:type="textWrapping"/>
        <w:br w:type="textWrapping"/>
        <w:t xml:space="preserve">**The following CLASSES are for Grades 3-5 (B); Grades 6-8 (C); Grades 9-12 (D)**</w:t>
        <w:br w:type="textWrapping"/>
        <w:br w:type="textWrapping"/>
      </w:r>
      <w:r w:rsidDel="00000000" w:rsidR="00000000" w:rsidRPr="00000000">
        <w:rPr>
          <w:sz w:val="20"/>
          <w:szCs w:val="20"/>
          <w:u w:val="single"/>
          <w:rtl w:val="0"/>
        </w:rPr>
        <w:t xml:space="preserve">HANDICRAFT - CLASS 480</w:t>
      </w:r>
      <w:r w:rsidDel="00000000" w:rsidR="00000000" w:rsidRPr="00000000">
        <w:rPr>
          <w:sz w:val="20"/>
          <w:szCs w:val="20"/>
          <w:rtl w:val="0"/>
        </w:rPr>
        <w:br w:type="textWrapping"/>
        <w:br w:type="textWrapping"/>
        <w:t xml:space="preserve">1457 - Baskets (hand-made only)</w:t>
        <w:br w:type="textWrapping"/>
        <w:t xml:space="preserve">1459 - Beaded Items</w:t>
        <w:br w:type="textWrapping"/>
        <w:t xml:space="preserve">1461 - Bird Feeders</w:t>
        <w:br w:type="textWrapping"/>
        <w:t xml:space="preserve">1463 - Bird House, small 6in</w:t>
        <w:br w:type="textWrapping"/>
        <w:t xml:space="preserve">1464 - Bird House, medium 12in</w:t>
        <w:br w:type="textWrapping"/>
        <w:t xml:space="preserve">1465 - Bird House, large 12in+</w:t>
        <w:br w:type="textWrapping"/>
        <w:t xml:space="preserve">1466 - Bookmarkers</w:t>
        <w:br w:type="textWrapping"/>
        <w:t xml:space="preserve">1468 - Candles (homemade only)</w:t>
        <w:br w:type="textWrapping"/>
        <w:t xml:space="preserve">1469 - Canvas Small (8x8 or smaller) </w:t>
      </w:r>
    </w:p>
    <w:p w:rsidR="00000000" w:rsidDel="00000000" w:rsidP="00000000" w:rsidRDefault="00000000" w:rsidRPr="00000000" w14:paraId="00000013">
      <w:pPr>
        <w:spacing w:after="20" w:line="240" w:lineRule="auto"/>
        <w:ind w:left="360" w:firstLine="0"/>
        <w:rPr>
          <w:color w:val="202124"/>
          <w:sz w:val="20"/>
          <w:szCs w:val="20"/>
        </w:rPr>
      </w:pPr>
      <w:r w:rsidDel="00000000" w:rsidR="00000000" w:rsidRPr="00000000">
        <w:rPr>
          <w:color w:val="202124"/>
          <w:sz w:val="20"/>
          <w:szCs w:val="20"/>
          <w:rtl w:val="0"/>
        </w:rPr>
        <w:t xml:space="preserve">1470 – Canvas Medium (9x9 – 11x14) </w:t>
      </w:r>
    </w:p>
    <w:p w:rsidR="00000000" w:rsidDel="00000000" w:rsidP="00000000" w:rsidRDefault="00000000" w:rsidRPr="00000000" w14:paraId="00000014">
      <w:pPr>
        <w:spacing w:after="2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color w:val="202124"/>
          <w:sz w:val="20"/>
          <w:szCs w:val="20"/>
          <w:rtl w:val="0"/>
        </w:rPr>
        <w:t xml:space="preserve">1471 – Canvas Large (larger than 11x14) </w:t>
      </w:r>
      <w:r w:rsidDel="00000000" w:rsidR="00000000" w:rsidRPr="00000000">
        <w:rPr>
          <w:sz w:val="20"/>
          <w:szCs w:val="20"/>
          <w:rtl w:val="0"/>
        </w:rPr>
        <w:br w:type="textWrapping"/>
        <w:t xml:space="preserve">1477 - Christmas Decorations (small items)</w:t>
        <w:br w:type="textWrapping"/>
        <w:t xml:space="preserve">1479 - Christmas Ornament</w:t>
        <w:br w:type="textWrapping"/>
        <w:t xml:space="preserve">1481 - Clothespin Items</w:t>
        <w:br w:type="textWrapping"/>
        <w:t xml:space="preserve">1485 - Collage</w:t>
        <w:br w:type="textWrapping"/>
        <w:t xml:space="preserve">1489 - Crochet (small items)</w:t>
        <w:br w:type="textWrapping"/>
        <w:t xml:space="preserve">1491 - Cross Stitch, plastic canvas</w:t>
        <w:br w:type="textWrapping"/>
        <w:t xml:space="preserve">1495 - Dolls</w:t>
        <w:br w:type="textWrapping"/>
        <w:t xml:space="preserve">1503 - Fabric Painting</w:t>
        <w:br w:type="textWrapping"/>
        <w:t xml:space="preserve">1504 - Fall Decorations</w:t>
        <w:br w:type="textWrapping"/>
        <w:t xml:space="preserve">1505 - Felt/Foam Craft</w:t>
        <w:br w:type="textWrapping"/>
        <w:t xml:space="preserve">1509 - Frames, Fabric</w:t>
        <w:br w:type="textWrapping"/>
        <w:t xml:space="preserve">1511 - Frames, Other</w:t>
        <w:br w:type="textWrapping"/>
        <w:t xml:space="preserve">1513 - Glass Painting</w:t>
        <w:br w:type="textWrapping"/>
        <w:t xml:space="preserve">1514 - Stained Glass</w:t>
        <w:br w:type="textWrapping"/>
        <w:t xml:space="preserve">1515 - Halloween Decoration (small)</w:t>
        <w:br w:type="textWrapping"/>
        <w:t xml:space="preserve">1517 - Jewelry, Bracelets</w:t>
        <w:br w:type="textWrapping"/>
        <w:t xml:space="preserve">1519 - Jewelry, Earrings</w:t>
        <w:br w:type="textWrapping"/>
        <w:t xml:space="preserve">1521 - Jewelry, Other</w:t>
        <w:br w:type="textWrapping"/>
        <w:t xml:space="preserve">1523 - Jewelry, Necklace</w:t>
        <w:br w:type="textWrapping"/>
        <w:t xml:space="preserve">1525 - Recycled</w:t>
        <w:br w:type="textWrapping"/>
        <w:t xml:space="preserve">1527 - Burlap Craft</w:t>
        <w:br w:type="textWrapping"/>
        <w:t xml:space="preserve">1529 - Magnets</w:t>
        <w:br w:type="textWrapping"/>
        <w:t xml:space="preserve">1530 - Metal Craft</w:t>
        <w:br w:type="textWrapping"/>
        <w:t xml:space="preserve">1531 - Mosaics (tile, gravel, seed, bead)</w:t>
        <w:br w:type="textWrapping"/>
        <w:t xml:space="preserve">1533 - Paper Craft (small items)</w:t>
        <w:br w:type="textWrapping"/>
        <w:t xml:space="preserve">1535 - Pencil Holders</w:t>
        <w:br w:type="textWrapping"/>
        <w:t xml:space="preserve">1537 - Pillow</w:t>
        <w:br w:type="textWrapping"/>
        <w:t xml:space="preserve">1539 - Pillowcases</w:t>
        <w:br w:type="textWrapping"/>
        <w:t xml:space="preserve">1541 - Paper Mache</w:t>
        <w:br w:type="textWrapping"/>
        <w:t xml:space="preserve">1543 - Louisiana Themed Art</w:t>
        <w:br w:type="textWrapping"/>
        <w:t xml:space="preserve">1545 - Purse</w:t>
        <w:br w:type="textWrapping"/>
        <w:t xml:space="preserve">1547 - Quilting (small items)</w:t>
        <w:br w:type="textWrapping"/>
        <w:t xml:space="preserve">1548 - Religious</w:t>
        <w:br w:type="textWrapping"/>
        <w:t xml:space="preserve">1549 - Sand Sculpture</w:t>
        <w:br w:type="textWrapping"/>
        <w:t xml:space="preserve">1551 - Stenciling</w:t>
        <w:br w:type="textWrapping"/>
        <w:t xml:space="preserve">1553 - String Craft</w:t>
        <w:br w:type="textWrapping"/>
        <w:t xml:space="preserve">1555 - Tie Dye</w:t>
        <w:br w:type="textWrapping"/>
        <w:t xml:space="preserve">1561 - Toy</w:t>
        <w:br w:type="textWrapping"/>
        <w:t xml:space="preserve">1562 - Woodcraft (12in and smaller)</w:t>
        <w:br w:type="textWrapping"/>
        <w:t xml:space="preserve">1563 – Wreaths – Fall </w:t>
        <w:br w:type="textWrapping"/>
        <w:t xml:space="preserve">1564 – Wreaths – Christmas</w:t>
      </w:r>
    </w:p>
    <w:p w:rsidR="00000000" w:rsidDel="00000000" w:rsidP="00000000" w:rsidRDefault="00000000" w:rsidRPr="00000000" w14:paraId="00000015">
      <w:pPr>
        <w:spacing w:after="2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1565 – Wreaths – Spring </w:t>
      </w:r>
    </w:p>
    <w:p w:rsidR="00000000" w:rsidDel="00000000" w:rsidP="00000000" w:rsidRDefault="00000000" w:rsidRPr="00000000" w14:paraId="00000016">
      <w:pPr>
        <w:spacing w:after="2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1566 – Wreaths – Mardi Gras </w:t>
      </w:r>
    </w:p>
    <w:p w:rsidR="00000000" w:rsidDel="00000000" w:rsidP="00000000" w:rsidRDefault="00000000" w:rsidRPr="00000000" w14:paraId="00000017">
      <w:pPr>
        <w:spacing w:after="2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1567 – Wreaths - Other</w:t>
        <w:br w:type="textWrapping"/>
        <w:t xml:space="preserve">1568 - Miscellaneous 480</w:t>
        <w:br w:type="textWrapping"/>
        <w:t xml:space="preserve">1569 - 4-H</w:t>
        <w:br w:type="textWrapping"/>
        <w:br w:type="textWrapping"/>
      </w:r>
      <w:r w:rsidDel="00000000" w:rsidR="00000000" w:rsidRPr="00000000">
        <w:rPr>
          <w:sz w:val="20"/>
          <w:szCs w:val="20"/>
          <w:u w:val="single"/>
          <w:rtl w:val="0"/>
        </w:rPr>
        <w:t xml:space="preserve">CLOTHING - CLASS 490</w:t>
      </w:r>
      <w:r w:rsidDel="00000000" w:rsidR="00000000" w:rsidRPr="00000000">
        <w:rPr>
          <w:rtl w:val="0"/>
        </w:rPr>
      </w:r>
    </w:p>
    <w:sdt>
      <w:sdtPr>
        <w:tag w:val="goog_rdk_3"/>
      </w:sdtPr>
      <w:sdtContent>
        <w:p w:rsidR="00000000" w:rsidDel="00000000" w:rsidP="00000000" w:rsidRDefault="00000000" w:rsidRPr="00000000" w14:paraId="00000018">
          <w:pPr>
            <w:spacing w:after="20" w:line="240" w:lineRule="auto"/>
            <w:ind w:left="360" w:firstLine="0"/>
            <w:rPr>
              <w:ins w:author="bputnam@agcenter.lsu.edu" w:id="2" w:date="2021-08-17T16:51:01Z"/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br w:type="textWrapping"/>
            <w:t xml:space="preserve">1571 Apron</w:t>
            <w:br w:type="textWrapping"/>
            <w:t xml:space="preserve">1575 Baby Blanket</w:t>
            <w:br w:type="textWrapping"/>
            <w:t xml:space="preserve">1581 Dress</w:t>
            <w:br w:type="textWrapping"/>
            <w:t xml:space="preserve">1589 Pants</w:t>
            <w:br w:type="textWrapping"/>
            <w:t xml:space="preserve">1591 Shorts</w:t>
            <w:br w:type="textWrapping"/>
            <w:t xml:space="preserve">1593 Skirt</w:t>
            <w:br w:type="textWrapping"/>
            <w:t xml:space="preserve">1598 Sleepwear</w:t>
            <w:br w:type="textWrapping"/>
            <w:t xml:space="preserve">1599 Tote bag</w:t>
            <w:br w:type="textWrapping"/>
            <w:t xml:space="preserve">1601 Vest</w:t>
            <w:br w:type="textWrapping"/>
            <w:t xml:space="preserve">1603 Miscellaneous 490</w:t>
            <w:br w:type="textWrapping"/>
            <w:br w:type="textWrapping"/>
          </w:r>
          <w:r w:rsidDel="00000000" w:rsidR="00000000" w:rsidRPr="00000000">
            <w:rPr>
              <w:sz w:val="20"/>
              <w:szCs w:val="20"/>
              <w:u w:val="single"/>
              <w:rtl w:val="0"/>
            </w:rPr>
            <w:t xml:space="preserve">COLLECTIONS - CLASS 500</w:t>
          </w:r>
          <w:r w:rsidDel="00000000" w:rsidR="00000000" w:rsidRPr="00000000">
            <w:rPr>
              <w:sz w:val="20"/>
              <w:szCs w:val="20"/>
              <w:rtl w:val="0"/>
            </w:rPr>
            <w:br w:type="textWrapping"/>
            <w:t xml:space="preserve">(Each collection must contain at least 15 different items. NO COIN OR BILL COLLECTIONS WILL BE ACCEPTED!!!)</w:t>
            <w:br w:type="textWrapping"/>
            <w:br w:type="textWrapping"/>
            <w:t xml:space="preserve">1605 - Arrow Heads</w:t>
            <w:br w:type="textWrapping"/>
            <w:t xml:space="preserve">1607 - Sports Card Collection (must be in folder)</w:t>
            <w:br w:type="textWrapping"/>
            <w:t xml:space="preserve">1609 - Insects</w:t>
            <w:br w:type="textWrapping"/>
            <w:t xml:space="preserve">1611 - Leaf</w:t>
            <w:br w:type="textWrapping"/>
            <w:t xml:space="preserve">1613 - Rocks</w:t>
            <w:br w:type="textWrapping"/>
            <w:t xml:space="preserve">1617 - Doubloon</w:t>
            <w:br w:type="textWrapping"/>
            <w:t xml:space="preserve">1619 - Shells</w:t>
            <w:br w:type="textWrapping"/>
            <w:t xml:space="preserve">1621 - Stamps (must be in a folder)</w:t>
            <w:br w:type="textWrapping"/>
            <w:t xml:space="preserve">1623 - Miscellaneous 500</w:t>
            <w:br w:type="textWrapping"/>
            <w:br w:type="textWrapping"/>
          </w:r>
          <w:sdt>
            <w:sdtPr>
              <w:tag w:val="goog_rdk_2"/>
            </w:sdtPr>
            <w:sdtContent>
              <w:ins w:author="bputnam@agcenter.lsu.edu" w:id="2" w:date="2021-08-17T16:51:01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sdt>
      <w:sdtPr>
        <w:tag w:val="goog_rdk_5"/>
      </w:sdtPr>
      <w:sdtContent>
        <w:p w:rsidR="00000000" w:rsidDel="00000000" w:rsidP="00000000" w:rsidRDefault="00000000" w:rsidRPr="00000000" w14:paraId="00000019">
          <w:pPr>
            <w:spacing w:after="20" w:line="240" w:lineRule="auto"/>
            <w:ind w:left="360" w:firstLine="0"/>
            <w:rPr>
              <w:ins w:author="bputnam@agcenter.lsu.edu" w:id="2" w:date="2021-08-17T16:51:01Z"/>
              <w:sz w:val="20"/>
              <w:szCs w:val="20"/>
            </w:rPr>
          </w:pPr>
          <w:sdt>
            <w:sdtPr>
              <w:tag w:val="goog_rdk_4"/>
            </w:sdtPr>
            <w:sdtContent>
              <w:ins w:author="bputnam@agcenter.lsu.edu" w:id="2" w:date="2021-08-17T16:51:01Z">
                <w:r w:rsidDel="00000000" w:rsidR="00000000" w:rsidRPr="00000000">
                  <w:rPr>
                    <w:rtl w:val="0"/>
                  </w:rPr>
                </w:r>
              </w:ins>
            </w:sdtContent>
          </w:sdt>
        </w:p>
      </w:sdtContent>
    </w:sdt>
    <w:p w:rsidR="00000000" w:rsidDel="00000000" w:rsidP="00000000" w:rsidRDefault="00000000" w:rsidRPr="00000000" w14:paraId="0000001A">
      <w:pPr>
        <w:spacing w:after="2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u w:val="single"/>
          <w:rtl w:val="0"/>
        </w:rPr>
        <w:t xml:space="preserve">FOOD - CLASS 510</w:t>
      </w: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2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ALL baked items to the TURNED in the MONDAY of the fair! NO EXCEPTIONS </w:t>
      </w:r>
    </w:p>
    <w:p w:rsidR="00000000" w:rsidDel="00000000" w:rsidP="00000000" w:rsidRDefault="00000000" w:rsidRPr="00000000" w14:paraId="0000001C">
      <w:pPr>
        <w:spacing w:after="20" w:line="240" w:lineRule="auto"/>
        <w:ind w:left="36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br w:type="textWrapping"/>
        <w:t xml:space="preserve">Exhibits MUST be on a disposable plate and sealed in a Ziploc-type bag!</w:t>
        <w:br w:type="textWrapping"/>
        <w:br w:type="textWrapping"/>
        <w:t xml:space="preserve">1629 - Muffins, three (3)</w:t>
        <w:br w:type="textWrapping"/>
        <w:t xml:space="preserve">1630 - Cupcakes</w:t>
        <w:br w:type="textWrapping"/>
        <w:t xml:space="preserve">1631 - Biscuits, three (3)</w:t>
        <w:br w:type="textWrapping"/>
        <w:t xml:space="preserve">1633 - Breads, any type, slice</w:t>
        <w:br w:type="textWrapping"/>
        <w:t xml:space="preserve">1635 - Brownies</w:t>
        <w:br w:type="textWrapping"/>
        <w:t xml:space="preserve">1637 - Cake, layered with icing, slice</w:t>
        <w:br w:type="textWrapping"/>
        <w:t xml:space="preserve">1639 - Cake, pound, slice</w:t>
        <w:br w:type="textWrapping"/>
        <w:t xml:space="preserve">1641 - Cake, decorated, all (the whole cake)</w:t>
        <w:br w:type="textWrapping"/>
        <w:t xml:space="preserve">1643 - Candy, any type, three (3)</w:t>
        <w:br w:type="textWrapping"/>
        <w:t xml:space="preserve">1645 - Cookies, plain, three (3)</w:t>
        <w:br w:type="textWrapping"/>
        <w:t xml:space="preserve">1647 - Cookies with nuts, fruits, etc., three (3)</w:t>
        <w:br w:type="textWrapping"/>
        <w:t xml:space="preserve">1649 - Cookies, decorated, three (3)</w:t>
        <w:br w:type="textWrapping"/>
        <w:t xml:space="preserve">1650 - Miscellaneous 510</w:t>
        <w:br w:type="textWrapping"/>
        <w:br w:type="textWrapping"/>
      </w:r>
      <w:r w:rsidDel="00000000" w:rsidR="00000000" w:rsidRPr="00000000">
        <w:rPr>
          <w:sz w:val="20"/>
          <w:szCs w:val="20"/>
          <w:u w:val="single"/>
          <w:rtl w:val="0"/>
        </w:rPr>
        <w:t xml:space="preserve">PRESERVED FOODS - CLASS 520</w:t>
        <w:br w:type="textWrapping"/>
      </w:r>
      <w:r w:rsidDel="00000000" w:rsidR="00000000" w:rsidRPr="00000000">
        <w:rPr>
          <w:sz w:val="20"/>
          <w:szCs w:val="20"/>
          <w:rtl w:val="0"/>
        </w:rPr>
        <w:br w:type="textWrapping"/>
        <w:t xml:space="preserve">1651 - Figs</w:t>
        <w:br w:type="textWrapping"/>
        <w:t xml:space="preserve">1652 - Jelly, Pepper</w:t>
        <w:br w:type="textWrapping"/>
        <w:t xml:space="preserve">1653 - Jams, Any Type</w:t>
        <w:br w:type="textWrapping"/>
        <w:t xml:space="preserve">1654 - Jelly, Muscadine</w:t>
        <w:br w:type="textWrapping"/>
        <w:t xml:space="preserve">1655 - Jelly, Plum</w:t>
        <w:br w:type="textWrapping"/>
        <w:t xml:space="preserve">1659 - Jelly, Any Other</w:t>
        <w:br w:type="textWrapping"/>
        <w:t xml:space="preserve">1661 - Pears</w:t>
        <w:br w:type="textWrapping"/>
        <w:t xml:space="preserve">1663 - Pickles</w:t>
        <w:br w:type="textWrapping"/>
        <w:t xml:space="preserve">1665 - Preserves, Any Type</w:t>
        <w:br w:type="textWrapping"/>
        <w:t xml:space="preserve">1667 - Relish</w:t>
        <w:br w:type="textWrapping"/>
        <w:t xml:space="preserve">1668 - Salsa</w:t>
        <w:br w:type="textWrapping"/>
        <w:t xml:space="preserve">1669 - Snap Beans</w:t>
        <w:br w:type="textWrapping"/>
        <w:t xml:space="preserve">1671 - Tomatoes</w:t>
        <w:br w:type="textWrapping"/>
        <w:t xml:space="preserve">1673 - Miscellaneous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  <w:cols w:equalWidth="0" w:num="2">
        <w:col w:space="720" w:w="5040"/>
        <w:col w:space="0" w:w="50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D17461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AC626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EetEHCCi34Z+bX0ReNiRbeEqrg==">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2021-07-22T15:41:00Z</dcterms:created>
  <dc:creator>Putnam, Beth B.</dc:creator>
</cp:coreProperties>
</file>